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B8327A" w:rsidRPr="00AD3C21" w:rsidTr="00FD0FE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7A" w:rsidRDefault="00B8327A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7A" w:rsidRPr="00AD3C21" w:rsidRDefault="00B8327A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B8327A">
              <w:rPr>
                <w:b/>
                <w:sz w:val="26"/>
                <w:szCs w:val="26"/>
                <w:lang w:val="en-US"/>
              </w:rPr>
              <w:t>203A84</w:t>
            </w:r>
          </w:p>
        </w:tc>
      </w:tr>
      <w:tr w:rsidR="00B8327A" w:rsidTr="00FD0FE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7A" w:rsidRDefault="00B8327A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7A" w:rsidRPr="00C44B8B" w:rsidRDefault="00B8327A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Pr="00B8327A">
              <w:rPr>
                <w:b/>
                <w:sz w:val="26"/>
                <w:szCs w:val="26"/>
                <w:u w:val="single"/>
                <w:lang w:val="en-US"/>
              </w:rPr>
              <w:t>2116175</w:t>
            </w:r>
          </w:p>
        </w:tc>
      </w:tr>
    </w:tbl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1F5706" w:rsidRPr="00CB6078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3818F8" w:rsidRPr="00B8327A">
        <w:rPr>
          <w:b/>
          <w:sz w:val="26"/>
          <w:szCs w:val="26"/>
        </w:rPr>
        <w:t xml:space="preserve">Сталь круглая </w:t>
      </w:r>
      <w:r w:rsidR="003818F8">
        <w:rPr>
          <w:b/>
          <w:sz w:val="26"/>
          <w:szCs w:val="26"/>
          <w:lang w:val="en-US"/>
        </w:rPr>
        <w:t>d</w:t>
      </w:r>
      <w:r w:rsidR="003818F8" w:rsidRPr="00B8327A">
        <w:rPr>
          <w:b/>
          <w:sz w:val="26"/>
          <w:szCs w:val="26"/>
        </w:rPr>
        <w:t>36мм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3818F8">
        <w:rPr>
          <w:sz w:val="24"/>
          <w:szCs w:val="24"/>
        </w:rPr>
        <w:t>ГОСТ 2590-88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3818F8" w:rsidRPr="00B8327A">
        <w:rPr>
          <w:b/>
          <w:sz w:val="24"/>
          <w:szCs w:val="24"/>
          <w:u w:val="single"/>
        </w:rPr>
        <w:t xml:space="preserve"> ГОСТ 2590-88 «Прокат стальной горячекатаный круглый. </w:t>
      </w:r>
      <w:proofErr w:type="spellStart"/>
      <w:r w:rsidR="003818F8">
        <w:rPr>
          <w:b/>
          <w:sz w:val="24"/>
          <w:szCs w:val="24"/>
          <w:u w:val="single"/>
          <w:lang w:val="en-US"/>
        </w:rPr>
        <w:t>Сортамент</w:t>
      </w:r>
      <w:proofErr w:type="spellEnd"/>
      <w:r w:rsidR="003818F8">
        <w:rPr>
          <w:b/>
          <w:sz w:val="24"/>
          <w:szCs w:val="24"/>
          <w:u w:val="single"/>
          <w:lang w:val="en-US"/>
        </w:rPr>
        <w:t>»</w:t>
      </w:r>
      <w:r w:rsidR="00E36A51" w:rsidRPr="00CB6078">
        <w:rPr>
          <w:b/>
          <w:sz w:val="24"/>
          <w:szCs w:val="24"/>
          <w:u w:val="single"/>
          <w:lang w:val="en-US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A84" w:rsidRDefault="00A20A84">
      <w:r>
        <w:separator/>
      </w:r>
    </w:p>
  </w:endnote>
  <w:endnote w:type="continuationSeparator" w:id="0">
    <w:p w:rsidR="00A20A84" w:rsidRDefault="00A20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A84" w:rsidRDefault="00A20A84">
      <w:r>
        <w:separator/>
      </w:r>
    </w:p>
  </w:footnote>
  <w:footnote w:type="continuationSeparator" w:id="0">
    <w:p w:rsidR="00A20A84" w:rsidRDefault="00A20A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D763F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8F8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0A84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27A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63F7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C5035-B914-4E11-815A-EE3237708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Anufriev.AV</cp:lastModifiedBy>
  <cp:revision>3</cp:revision>
  <cp:lastPrinted>2010-09-30T13:29:00Z</cp:lastPrinted>
  <dcterms:created xsi:type="dcterms:W3CDTF">2014-04-16T09:20:00Z</dcterms:created>
  <dcterms:modified xsi:type="dcterms:W3CDTF">2014-09-12T11:02:00Z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